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0DC18" w14:textId="083F744A" w:rsidR="00E4569A" w:rsidRPr="006C5E5A" w:rsidRDefault="00E4569A">
      <w:pPr>
        <w:pStyle w:val="Nagwek1"/>
        <w:spacing w:before="0" w:line="240" w:lineRule="auto"/>
        <w:jc w:val="right"/>
        <w:rPr>
          <w:ins w:id="0" w:author="Edyta Kubiś" w:date="2025-11-23T14:14:00Z"/>
          <w:b/>
          <w:color w:val="auto"/>
          <w:sz w:val="36"/>
          <w:rPrChange w:id="1" w:author="Edyta Kubiś" w:date="2025-11-23T14:15:00Z">
            <w:rPr>
              <w:ins w:id="2" w:author="Edyta Kubiś" w:date="2025-11-23T14:14:00Z"/>
            </w:rPr>
          </w:rPrChange>
        </w:rPr>
        <w:pPrChange w:id="3" w:author="Edyta Kubiś" w:date="2025-11-23T14:15:00Z">
          <w:pPr>
            <w:pStyle w:val="Nagwek1"/>
            <w:spacing w:before="0" w:line="240" w:lineRule="auto"/>
            <w:jc w:val="center"/>
          </w:pPr>
        </w:pPrChange>
      </w:pPr>
      <w:bookmarkStart w:id="4" w:name="_GoBack"/>
      <w:bookmarkEnd w:id="4"/>
      <w:ins w:id="5" w:author="Edyta Kubiś" w:date="2025-11-23T14:15:00Z">
        <w:r w:rsidRPr="006C5E5A">
          <w:rPr>
            <w:b/>
            <w:color w:val="auto"/>
            <w:sz w:val="22"/>
            <w:szCs w:val="20"/>
            <w:rPrChange w:id="6" w:author="Edyta Kubiś" w:date="2025-11-23T14:15:00Z">
              <w:rPr>
                <w:sz w:val="20"/>
                <w:szCs w:val="20"/>
              </w:rPr>
            </w:rPrChange>
          </w:rPr>
          <w:t xml:space="preserve">Załącznik nr </w:t>
        </w:r>
        <w:r w:rsidRPr="006C5E5A">
          <w:rPr>
            <w:b/>
            <w:color w:val="auto"/>
            <w:sz w:val="22"/>
            <w:szCs w:val="20"/>
            <w:rPrChange w:id="7" w:author="Edyta Kubiś" w:date="2025-11-23T14:15:00Z">
              <w:rPr>
                <w:b/>
                <w:color w:val="auto"/>
                <w:sz w:val="20"/>
                <w:szCs w:val="20"/>
              </w:rPr>
            </w:rPrChange>
          </w:rPr>
          <w:t>5</w:t>
        </w:r>
        <w:r w:rsidRPr="006C5E5A">
          <w:rPr>
            <w:b/>
            <w:color w:val="auto"/>
            <w:sz w:val="22"/>
            <w:szCs w:val="20"/>
            <w:rPrChange w:id="8" w:author="Edyta Kubiś" w:date="2025-11-23T14:15:00Z">
              <w:rPr>
                <w:sz w:val="20"/>
                <w:szCs w:val="20"/>
              </w:rPr>
            </w:rPrChange>
          </w:rPr>
          <w:t xml:space="preserve"> - Wzorzec programu nauczania</w:t>
        </w:r>
      </w:ins>
    </w:p>
    <w:p w14:paraId="3C777F7F" w14:textId="7AE7A278" w:rsidR="00BB0D93" w:rsidRDefault="00BB0D93" w:rsidP="00BB0D93">
      <w:pPr>
        <w:pStyle w:val="Nagwek1"/>
        <w:spacing w:before="0" w:line="240" w:lineRule="auto"/>
        <w:jc w:val="center"/>
      </w:pPr>
      <w:r>
        <w:t>Krajowy Program Odbudowy i Zwiększania Odporności</w:t>
      </w:r>
    </w:p>
    <w:p w14:paraId="4F62EC79" w14:textId="77777777" w:rsidR="00BB0D93" w:rsidRDefault="00BB0D93" w:rsidP="00BB0D93">
      <w:pPr>
        <w:pStyle w:val="Nagwek1"/>
        <w:spacing w:before="0" w:line="240" w:lineRule="auto"/>
        <w:jc w:val="center"/>
      </w:pPr>
      <w:r>
        <w:t>Komponent A „Odporność i konkurencyjność gospodarki”</w:t>
      </w:r>
    </w:p>
    <w:p w14:paraId="47863B0C" w14:textId="1C78801A" w:rsidR="00BB0D93" w:rsidRDefault="00BB0D93" w:rsidP="00BB0D93">
      <w:pPr>
        <w:pStyle w:val="Nagwek1"/>
        <w:spacing w:before="0" w:line="240" w:lineRule="auto"/>
        <w:jc w:val="center"/>
      </w:pPr>
      <w:r>
        <w:t>Inwestycja A3.1.1 „Wsparcie rozwoju nowoczesnego kształcenia zawodowego, szkolnictwa wyższego oraz uczenia się przez całe życie”.</w:t>
      </w:r>
    </w:p>
    <w:p w14:paraId="65CCB6DE" w14:textId="77777777" w:rsidR="00BB0D93" w:rsidRDefault="00BB0D93" w:rsidP="00BB0D93">
      <w:pPr>
        <w:pStyle w:val="Nagwek1"/>
        <w:jc w:val="center"/>
      </w:pPr>
    </w:p>
    <w:p w14:paraId="2E3EBC5C" w14:textId="77777777" w:rsidR="00BB0D93" w:rsidRPr="00BB0D93" w:rsidRDefault="00BB0D93" w:rsidP="00BB0D93"/>
    <w:p w14:paraId="3F17F0FA" w14:textId="77777777" w:rsidR="00D7389F" w:rsidRDefault="00D7389F" w:rsidP="00BB0D93">
      <w:pPr>
        <w:pStyle w:val="Nagwek1"/>
        <w:jc w:val="center"/>
        <w:rPr>
          <w:b/>
          <w:bCs/>
        </w:rPr>
      </w:pPr>
      <w:r>
        <w:rPr>
          <w:b/>
          <w:bCs/>
        </w:rPr>
        <w:t xml:space="preserve">RAMOWY </w:t>
      </w:r>
      <w:r w:rsidR="00BB0D93" w:rsidRPr="00BB0D93">
        <w:rPr>
          <w:b/>
          <w:bCs/>
        </w:rPr>
        <w:t>PROGRAM NAUCZANIA</w:t>
      </w:r>
      <w:r w:rsidR="00BB0D93">
        <w:rPr>
          <w:b/>
          <w:bCs/>
        </w:rPr>
        <w:t xml:space="preserve"> </w:t>
      </w:r>
    </w:p>
    <w:p w14:paraId="3AA2CA29" w14:textId="1FD70D5C" w:rsidR="00DA1864" w:rsidRDefault="00BB0D93" w:rsidP="00BB0D93">
      <w:pPr>
        <w:pStyle w:val="Nagwek1"/>
        <w:jc w:val="center"/>
        <w:rPr>
          <w:b/>
          <w:bCs/>
        </w:rPr>
      </w:pPr>
      <w:r>
        <w:rPr>
          <w:b/>
          <w:bCs/>
        </w:rPr>
        <w:t xml:space="preserve">DLA </w:t>
      </w:r>
      <w:r w:rsidR="00D7389F">
        <w:rPr>
          <w:b/>
          <w:bCs/>
        </w:rPr>
        <w:t>BRAN</w:t>
      </w:r>
      <w:r w:rsidR="00A050BF">
        <w:rPr>
          <w:b/>
          <w:bCs/>
        </w:rPr>
        <w:t>Ż</w:t>
      </w:r>
      <w:r w:rsidR="00D7389F">
        <w:rPr>
          <w:b/>
          <w:bCs/>
        </w:rPr>
        <w:t xml:space="preserve">OWEGO </w:t>
      </w:r>
      <w:r>
        <w:rPr>
          <w:b/>
          <w:bCs/>
        </w:rPr>
        <w:t>SZKOLENIA</w:t>
      </w:r>
      <w:r w:rsidR="00D7389F">
        <w:rPr>
          <w:b/>
          <w:bCs/>
        </w:rPr>
        <w:t xml:space="preserve"> ZAWODOWEGO</w:t>
      </w:r>
    </w:p>
    <w:p w14:paraId="0E18DFC2" w14:textId="77777777" w:rsidR="00D7389F" w:rsidRDefault="00D7389F" w:rsidP="00D7389F"/>
    <w:p w14:paraId="3E19115A" w14:textId="0A739FBB" w:rsidR="00D7389F" w:rsidRPr="00D7389F" w:rsidRDefault="00D7389F" w:rsidP="00D7389F">
      <w:pPr>
        <w:jc w:val="center"/>
        <w:rPr>
          <w:sz w:val="32"/>
          <w:szCs w:val="32"/>
        </w:rPr>
      </w:pPr>
      <w:r>
        <w:rPr>
          <w:sz w:val="32"/>
          <w:szCs w:val="32"/>
        </w:rPr>
        <w:t>W ZAKRESIE …………………………………………………………………………………………..</w:t>
      </w:r>
    </w:p>
    <w:p w14:paraId="0279571D" w14:textId="77777777" w:rsidR="00BB0D93" w:rsidRDefault="00BB0D93" w:rsidP="00BB0D93">
      <w:pPr>
        <w:pStyle w:val="Nagwek1"/>
        <w:spacing w:before="0"/>
        <w:jc w:val="center"/>
      </w:pPr>
      <w:r>
        <w:t>opracowany w ramach konkursu „</w:t>
      </w:r>
      <w:r w:rsidRPr="00BB0D93">
        <w:t>Utworzenie i wsparcie funkcjonowania 120 Branżowych Centrów Umiejętności (BCU), realizujących koncepcję Centrów Doskonałości Zawodowej (CoVEs)</w:t>
      </w:r>
      <w:r>
        <w:t xml:space="preserve">” </w:t>
      </w:r>
    </w:p>
    <w:p w14:paraId="04A013E9" w14:textId="5B757665" w:rsidR="00BB0D93" w:rsidRDefault="00BB0D93" w:rsidP="00BB0D93">
      <w:pPr>
        <w:pStyle w:val="Nagwek1"/>
        <w:spacing w:before="0"/>
        <w:jc w:val="center"/>
      </w:pPr>
      <w:r>
        <w:t xml:space="preserve">numer przedsięwzięcia </w:t>
      </w:r>
      <w:r w:rsidRPr="00BB0D93">
        <w:rPr>
          <w:highlight w:val="yellow"/>
        </w:rPr>
        <w:t>[numer]</w:t>
      </w:r>
    </w:p>
    <w:p w14:paraId="7F845D3B" w14:textId="77777777" w:rsidR="00BB0D93" w:rsidRDefault="00BB0D93" w:rsidP="00BB0D93"/>
    <w:p w14:paraId="6B943360" w14:textId="77777777" w:rsidR="00BB0D93" w:rsidRDefault="00BB0D93" w:rsidP="00BB0D93"/>
    <w:p w14:paraId="120275DF" w14:textId="77777777" w:rsidR="00BB0D93" w:rsidRDefault="00BB0D93" w:rsidP="00BB0D93"/>
    <w:p w14:paraId="686ED947" w14:textId="77777777" w:rsidR="00D7389F" w:rsidRDefault="00D7389F" w:rsidP="00BB0D93"/>
    <w:p w14:paraId="2B9318F3" w14:textId="77777777" w:rsidR="00D7389F" w:rsidRDefault="00D7389F" w:rsidP="00BB0D93"/>
    <w:p w14:paraId="09BB8A51" w14:textId="77777777" w:rsidR="00D7389F" w:rsidRDefault="00D7389F" w:rsidP="00BB0D93"/>
    <w:p w14:paraId="3FDDA2DC" w14:textId="34BDB487" w:rsidR="00E4569A" w:rsidRDefault="00E4569A" w:rsidP="00BB0D93">
      <w:pPr>
        <w:rPr>
          <w:ins w:id="9" w:author="Edyta Kubiś" w:date="2025-11-23T14:12:00Z"/>
        </w:rPr>
      </w:pPr>
    </w:p>
    <w:p w14:paraId="6CC37A61" w14:textId="7461F839" w:rsidR="00E4569A" w:rsidDel="006C5E5A" w:rsidRDefault="00E4569A" w:rsidP="00BB0D93">
      <w:pPr>
        <w:rPr>
          <w:del w:id="10" w:author="Edyta Kubiś" w:date="2025-11-23T14:15:00Z"/>
        </w:rPr>
      </w:pPr>
    </w:p>
    <w:p w14:paraId="36221A4F" w14:textId="77777777" w:rsidR="004F1919" w:rsidRDefault="004F1919" w:rsidP="00BB0D93"/>
    <w:p w14:paraId="15217360" w14:textId="77777777" w:rsidR="00BB0D93" w:rsidRDefault="00BB0D93" w:rsidP="00BB0D93"/>
    <w:p w14:paraId="5F24C660" w14:textId="1D4F8FAF" w:rsidR="00BB0D93" w:rsidRDefault="00B06C75" w:rsidP="00B06C75">
      <w:pPr>
        <w:jc w:val="center"/>
      </w:pPr>
      <w:r w:rsidRPr="00B06C75">
        <w:rPr>
          <w:highlight w:val="yellow"/>
        </w:rPr>
        <w:t>Miasto, rok</w:t>
      </w:r>
    </w:p>
    <w:p w14:paraId="450CB4F9" w14:textId="4135FB67" w:rsidR="00BB0D93" w:rsidRDefault="00004440" w:rsidP="00004440">
      <w:pPr>
        <w:jc w:val="right"/>
      </w:pPr>
      <w:r w:rsidRPr="00004440">
        <w:rPr>
          <w:sz w:val="18"/>
          <w:szCs w:val="18"/>
        </w:rPr>
        <w:lastRenderedPageBreak/>
        <w:t>Zamieszczony program nauczania odzwierciedla jedynie stanowisko autorów i instytucja finansująca nie ponosi odpowiedzialności za umieszczoną w nich zawartość merytoryczną</w:t>
      </w:r>
      <w:r>
        <w:rPr>
          <w:sz w:val="23"/>
          <w:szCs w:val="23"/>
        </w:rPr>
        <w:t>.</w:t>
      </w:r>
    </w:p>
    <w:p w14:paraId="6EC4ED8C" w14:textId="15679797" w:rsidR="00BB0D93" w:rsidRDefault="00BB0D93" w:rsidP="00D7389F">
      <w:pPr>
        <w:pStyle w:val="Nagwek2"/>
        <w:numPr>
          <w:ilvl w:val="0"/>
          <w:numId w:val="6"/>
        </w:numPr>
      </w:pPr>
      <w:r w:rsidRPr="00D7389F">
        <w:rPr>
          <w:b/>
          <w:bCs/>
        </w:rPr>
        <w:t>CZAS TRWANIA, ORGANIZACJA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656"/>
      </w:tblGrid>
      <w:tr w:rsidR="00BB0D93" w14:paraId="344E4C0D" w14:textId="77777777" w:rsidTr="00004440">
        <w:tc>
          <w:tcPr>
            <w:tcW w:w="2972" w:type="dxa"/>
            <w:shd w:val="clear" w:color="auto" w:fill="DEEAF6" w:themeFill="accent1" w:themeFillTint="33"/>
          </w:tcPr>
          <w:p w14:paraId="2385FBD6" w14:textId="295A79AA" w:rsidR="00BB0D93" w:rsidRPr="00004440" w:rsidRDefault="00BB0D93" w:rsidP="00BB0D93">
            <w:pPr>
              <w:rPr>
                <w:b/>
                <w:bCs/>
              </w:rPr>
            </w:pPr>
            <w:r w:rsidRPr="00004440">
              <w:rPr>
                <w:b/>
                <w:bCs/>
              </w:rPr>
              <w:t xml:space="preserve">Uczestnicy </w:t>
            </w:r>
            <w:r w:rsidR="00D7389F">
              <w:rPr>
                <w:b/>
                <w:bCs/>
              </w:rPr>
              <w:t xml:space="preserve">branżowego </w:t>
            </w:r>
            <w:r w:rsidRPr="00004440">
              <w:rPr>
                <w:b/>
                <w:bCs/>
              </w:rPr>
              <w:t>szkolenia</w:t>
            </w:r>
            <w:r w:rsidR="00D7389F">
              <w:rPr>
                <w:b/>
                <w:bCs/>
              </w:rPr>
              <w:t xml:space="preserve"> zawodowego</w:t>
            </w:r>
            <w:r w:rsidRPr="00004440">
              <w:rPr>
                <w:b/>
                <w:bCs/>
              </w:rPr>
              <w:t>:</w:t>
            </w:r>
          </w:p>
        </w:tc>
        <w:tc>
          <w:tcPr>
            <w:tcW w:w="6656" w:type="dxa"/>
          </w:tcPr>
          <w:p w14:paraId="661AFC4F" w14:textId="4F1C9A45" w:rsidR="00BB0D93" w:rsidRDefault="00BB0D93" w:rsidP="00BB0D93">
            <w:r w:rsidRPr="00004440">
              <w:rPr>
                <w:highlight w:val="yellow"/>
              </w:rPr>
              <w:t>……………</w:t>
            </w:r>
          </w:p>
        </w:tc>
      </w:tr>
      <w:tr w:rsidR="00BB0D93" w14:paraId="03731446" w14:textId="77777777" w:rsidTr="00004440">
        <w:tc>
          <w:tcPr>
            <w:tcW w:w="2972" w:type="dxa"/>
            <w:shd w:val="clear" w:color="auto" w:fill="DEEAF6" w:themeFill="accent1" w:themeFillTint="33"/>
          </w:tcPr>
          <w:p w14:paraId="3AC85109" w14:textId="6B582AC6" w:rsidR="00BB0D93" w:rsidRPr="00004440" w:rsidRDefault="00004440" w:rsidP="00BB0D93">
            <w:pPr>
              <w:rPr>
                <w:b/>
                <w:bCs/>
              </w:rPr>
            </w:pPr>
            <w:r w:rsidRPr="00004440">
              <w:rPr>
                <w:b/>
                <w:bCs/>
              </w:rPr>
              <w:t>Czas trwania:</w:t>
            </w:r>
          </w:p>
        </w:tc>
        <w:tc>
          <w:tcPr>
            <w:tcW w:w="6656" w:type="dxa"/>
          </w:tcPr>
          <w:p w14:paraId="31D99698" w14:textId="573C49B6" w:rsidR="00BB0D93" w:rsidRDefault="00004440" w:rsidP="00BB0D93">
            <w:r w:rsidRPr="00004440">
              <w:rPr>
                <w:highlight w:val="yellow"/>
              </w:rPr>
              <w:t>…………….</w:t>
            </w:r>
          </w:p>
        </w:tc>
      </w:tr>
      <w:tr w:rsidR="00BB0D93" w14:paraId="4A2071C5" w14:textId="77777777" w:rsidTr="00004440">
        <w:tc>
          <w:tcPr>
            <w:tcW w:w="2972" w:type="dxa"/>
            <w:shd w:val="clear" w:color="auto" w:fill="DEEAF6" w:themeFill="accent1" w:themeFillTint="33"/>
          </w:tcPr>
          <w:p w14:paraId="70DD66BE" w14:textId="7B93807C" w:rsidR="00BB0D93" w:rsidRPr="00004440" w:rsidRDefault="00004440" w:rsidP="00BB0D93">
            <w:pPr>
              <w:rPr>
                <w:b/>
                <w:bCs/>
              </w:rPr>
            </w:pPr>
            <w:r w:rsidRPr="00004440">
              <w:rPr>
                <w:b/>
                <w:bCs/>
              </w:rPr>
              <w:t>Liczba godzin kształcenia:</w:t>
            </w:r>
          </w:p>
        </w:tc>
        <w:tc>
          <w:tcPr>
            <w:tcW w:w="6656" w:type="dxa"/>
          </w:tcPr>
          <w:p w14:paraId="78BB7264" w14:textId="30D46029" w:rsidR="00BB0D93" w:rsidRDefault="00004440" w:rsidP="00BB0D93">
            <w:r w:rsidRPr="00004440">
              <w:rPr>
                <w:highlight w:val="yellow"/>
              </w:rPr>
              <w:t>…………….</w:t>
            </w:r>
          </w:p>
        </w:tc>
      </w:tr>
      <w:tr w:rsidR="00004440" w14:paraId="57FEE490" w14:textId="77777777" w:rsidTr="00004440">
        <w:tc>
          <w:tcPr>
            <w:tcW w:w="9628" w:type="dxa"/>
            <w:gridSpan w:val="2"/>
            <w:shd w:val="clear" w:color="auto" w:fill="DEEAF6" w:themeFill="accent1" w:themeFillTint="33"/>
          </w:tcPr>
          <w:p w14:paraId="39B46120" w14:textId="0BCCF496" w:rsidR="00004440" w:rsidRPr="00004440" w:rsidRDefault="00004440" w:rsidP="00BB0D93">
            <w:pPr>
              <w:rPr>
                <w:b/>
                <w:bCs/>
              </w:rPr>
            </w:pPr>
            <w:r w:rsidRPr="00004440">
              <w:rPr>
                <w:b/>
                <w:bCs/>
              </w:rPr>
              <w:t>Sposób organizacji szkolenia:</w:t>
            </w:r>
          </w:p>
        </w:tc>
      </w:tr>
      <w:tr w:rsidR="00004440" w14:paraId="2DB573C1" w14:textId="77777777" w:rsidTr="00602BD8">
        <w:tc>
          <w:tcPr>
            <w:tcW w:w="9628" w:type="dxa"/>
            <w:gridSpan w:val="2"/>
          </w:tcPr>
          <w:p w14:paraId="2BB72FE7" w14:textId="5BA435CB" w:rsidR="00004440" w:rsidRDefault="00004440" w:rsidP="00BB0D93">
            <w:r w:rsidRPr="00004440">
              <w:rPr>
                <w:highlight w:val="yellow"/>
              </w:rPr>
              <w:t>…………………………</w:t>
            </w:r>
          </w:p>
        </w:tc>
      </w:tr>
    </w:tbl>
    <w:p w14:paraId="0BAE5BDB" w14:textId="1E994424" w:rsidR="00BB0D93" w:rsidRDefault="00BB0D93" w:rsidP="00BB0D93"/>
    <w:p w14:paraId="08727659" w14:textId="196FB59C" w:rsidR="00004440" w:rsidRPr="00004440" w:rsidRDefault="00004440" w:rsidP="00004440">
      <w:pPr>
        <w:pStyle w:val="Nagwek2"/>
        <w:numPr>
          <w:ilvl w:val="0"/>
          <w:numId w:val="6"/>
        </w:numPr>
        <w:rPr>
          <w:b/>
          <w:bCs/>
        </w:rPr>
      </w:pPr>
      <w:r w:rsidRPr="00004440">
        <w:rPr>
          <w:b/>
          <w:bCs/>
        </w:rPr>
        <w:t xml:space="preserve">WYMAGANIA WSTĘPNE DLA UCZESTNIKÓW </w:t>
      </w:r>
      <w:r w:rsidR="00D7389F">
        <w:rPr>
          <w:b/>
          <w:bCs/>
        </w:rPr>
        <w:t>BRANŻOWEGO SZKOLENIA ZAWODOWEGO</w:t>
      </w:r>
      <w:r w:rsidRPr="00004440">
        <w:rPr>
          <w:b/>
          <w:bCs/>
        </w:rPr>
        <w:t xml:space="preserve"> </w:t>
      </w:r>
    </w:p>
    <w:p w14:paraId="5C2C73DF" w14:textId="1A6CF607" w:rsidR="00004440" w:rsidRDefault="00004440" w:rsidP="00004440">
      <w:r w:rsidRPr="00004440">
        <w:rPr>
          <w:highlight w:val="yellow"/>
        </w:rPr>
        <w:t>………………………..</w:t>
      </w:r>
    </w:p>
    <w:p w14:paraId="57994814" w14:textId="32EEF17F" w:rsidR="00004440" w:rsidRPr="00004440" w:rsidRDefault="00004440" w:rsidP="00004440">
      <w:pPr>
        <w:pStyle w:val="Nagwek2"/>
        <w:numPr>
          <w:ilvl w:val="0"/>
          <w:numId w:val="6"/>
        </w:numPr>
        <w:rPr>
          <w:b/>
          <w:bCs/>
        </w:rPr>
      </w:pPr>
      <w:r w:rsidRPr="00004440">
        <w:rPr>
          <w:b/>
          <w:bCs/>
        </w:rPr>
        <w:t>CELE KSZTAŁCENIA I SPOSOBY ICH OSIĄGANIA</w:t>
      </w:r>
      <w:r w:rsidR="00D7389F">
        <w:rPr>
          <w:b/>
          <w:bCs/>
        </w:rPr>
        <w:t>, Z UWZGLĘDNIENIEM MOŻLIWOŚCI INDYWIZUALIZACJI PRACY UCZESTNIKÓW BRAN</w:t>
      </w:r>
      <w:r w:rsidR="00A050BF">
        <w:rPr>
          <w:b/>
          <w:bCs/>
        </w:rPr>
        <w:t>Ż</w:t>
      </w:r>
      <w:r w:rsidR="00D7389F">
        <w:rPr>
          <w:b/>
          <w:bCs/>
        </w:rPr>
        <w:t>OWEGO SZKOLENIA ZAWODOWEGO, W ZALE</w:t>
      </w:r>
      <w:r w:rsidR="00A050BF">
        <w:rPr>
          <w:b/>
          <w:bCs/>
        </w:rPr>
        <w:t>Ż</w:t>
      </w:r>
      <w:r w:rsidR="00D7389F">
        <w:rPr>
          <w:b/>
          <w:bCs/>
        </w:rPr>
        <w:t>NOŚCI OD ICH POTRZEB I MOŻ</w:t>
      </w:r>
      <w:r w:rsidR="00A050BF">
        <w:rPr>
          <w:b/>
          <w:bCs/>
        </w:rPr>
        <w:t>L</w:t>
      </w:r>
      <w:r w:rsidR="00D7389F">
        <w:rPr>
          <w:b/>
          <w:bCs/>
        </w:rPr>
        <w:t>IWOŚCI</w:t>
      </w:r>
    </w:p>
    <w:p w14:paraId="58595495" w14:textId="37D97D1E" w:rsidR="004F1919" w:rsidRDefault="00004440" w:rsidP="00004440">
      <w:r w:rsidRPr="00004440">
        <w:rPr>
          <w:highlight w:val="yellow"/>
        </w:rPr>
        <w:t>………………………….</w:t>
      </w:r>
    </w:p>
    <w:p w14:paraId="49D30283" w14:textId="3464CDDB" w:rsidR="00004440" w:rsidRPr="00004440" w:rsidRDefault="00004440" w:rsidP="00004440">
      <w:pPr>
        <w:pStyle w:val="Nagwek2"/>
        <w:numPr>
          <w:ilvl w:val="0"/>
          <w:numId w:val="6"/>
        </w:numPr>
        <w:rPr>
          <w:b/>
          <w:bCs/>
        </w:rPr>
      </w:pPr>
      <w:r w:rsidRPr="00004440">
        <w:rPr>
          <w:b/>
          <w:bCs/>
        </w:rPr>
        <w:t>PLAN NAUCZANIA OKREŚLAJĄCY NAZWĘ ZAJĘĆ ORAZ ICH WYMIAR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0"/>
        <w:gridCol w:w="1978"/>
      </w:tblGrid>
      <w:tr w:rsidR="004F1919" w14:paraId="01DF249B" w14:textId="1BC613DA" w:rsidTr="004F1919">
        <w:tc>
          <w:tcPr>
            <w:tcW w:w="7650" w:type="dxa"/>
            <w:shd w:val="clear" w:color="auto" w:fill="DEEAF6" w:themeFill="accent1" w:themeFillTint="33"/>
            <w:vAlign w:val="center"/>
          </w:tcPr>
          <w:p w14:paraId="06262ED4" w14:textId="698BAC23" w:rsidR="004F1919" w:rsidRPr="00004440" w:rsidRDefault="004F1919" w:rsidP="00004440">
            <w:pPr>
              <w:jc w:val="center"/>
              <w:rPr>
                <w:b/>
                <w:bCs/>
              </w:rPr>
            </w:pPr>
            <w:r w:rsidRPr="00004440">
              <w:rPr>
                <w:b/>
                <w:bCs/>
              </w:rPr>
              <w:t xml:space="preserve">Nazwa </w:t>
            </w:r>
            <w:r>
              <w:rPr>
                <w:b/>
                <w:bCs/>
              </w:rPr>
              <w:t xml:space="preserve">zajęć </w:t>
            </w:r>
          </w:p>
        </w:tc>
        <w:tc>
          <w:tcPr>
            <w:tcW w:w="1978" w:type="dxa"/>
            <w:shd w:val="clear" w:color="auto" w:fill="DEEAF6" w:themeFill="accent1" w:themeFillTint="33"/>
            <w:vAlign w:val="center"/>
          </w:tcPr>
          <w:p w14:paraId="18F45A21" w14:textId="5D69119D" w:rsidR="004F1919" w:rsidRPr="00004440" w:rsidRDefault="004F1919" w:rsidP="00004440">
            <w:pPr>
              <w:jc w:val="center"/>
              <w:rPr>
                <w:b/>
                <w:bCs/>
              </w:rPr>
            </w:pPr>
            <w:r w:rsidRPr="00004440">
              <w:rPr>
                <w:b/>
                <w:bCs/>
              </w:rPr>
              <w:t>Liczba godzin kształcenia</w:t>
            </w:r>
          </w:p>
        </w:tc>
      </w:tr>
      <w:tr w:rsidR="004F1919" w14:paraId="425C504D" w14:textId="713265D9" w:rsidTr="004F1919">
        <w:tc>
          <w:tcPr>
            <w:tcW w:w="7650" w:type="dxa"/>
          </w:tcPr>
          <w:p w14:paraId="5D167A3D" w14:textId="77777777" w:rsidR="004F1919" w:rsidRDefault="004F1919" w:rsidP="00004440"/>
        </w:tc>
        <w:tc>
          <w:tcPr>
            <w:tcW w:w="1978" w:type="dxa"/>
          </w:tcPr>
          <w:p w14:paraId="357A2913" w14:textId="77777777" w:rsidR="004F1919" w:rsidRDefault="004F1919" w:rsidP="00004440"/>
        </w:tc>
      </w:tr>
      <w:tr w:rsidR="004F1919" w14:paraId="3DAC0C69" w14:textId="2A867F77" w:rsidTr="004F1919">
        <w:tc>
          <w:tcPr>
            <w:tcW w:w="7650" w:type="dxa"/>
          </w:tcPr>
          <w:p w14:paraId="00790471" w14:textId="77777777" w:rsidR="004F1919" w:rsidRDefault="004F1919" w:rsidP="00004440"/>
        </w:tc>
        <w:tc>
          <w:tcPr>
            <w:tcW w:w="1978" w:type="dxa"/>
          </w:tcPr>
          <w:p w14:paraId="04D4CF9A" w14:textId="77777777" w:rsidR="004F1919" w:rsidRDefault="004F1919" w:rsidP="00004440"/>
        </w:tc>
      </w:tr>
      <w:tr w:rsidR="004F1919" w:rsidDel="00E4569A" w14:paraId="25E1A514" w14:textId="28B12BD0" w:rsidTr="004F1919">
        <w:trPr>
          <w:del w:id="11" w:author="Edyta Kubiś" w:date="2025-11-23T14:13:00Z"/>
        </w:trPr>
        <w:tc>
          <w:tcPr>
            <w:tcW w:w="7650" w:type="dxa"/>
          </w:tcPr>
          <w:p w14:paraId="192B1C19" w14:textId="223AC530" w:rsidR="004F1919" w:rsidDel="00E4569A" w:rsidRDefault="004F1919" w:rsidP="00004440">
            <w:pPr>
              <w:rPr>
                <w:del w:id="12" w:author="Edyta Kubiś" w:date="2025-11-23T14:13:00Z"/>
              </w:rPr>
            </w:pPr>
          </w:p>
        </w:tc>
        <w:tc>
          <w:tcPr>
            <w:tcW w:w="1978" w:type="dxa"/>
          </w:tcPr>
          <w:p w14:paraId="1E5F209E" w14:textId="43AB9648" w:rsidR="004F1919" w:rsidDel="00E4569A" w:rsidRDefault="004F1919" w:rsidP="00004440">
            <w:pPr>
              <w:rPr>
                <w:del w:id="13" w:author="Edyta Kubiś" w:date="2025-11-23T14:13:00Z"/>
              </w:rPr>
            </w:pPr>
          </w:p>
        </w:tc>
      </w:tr>
      <w:tr w:rsidR="004F1919" w:rsidDel="00E4569A" w14:paraId="5A414E08" w14:textId="2D6C2825" w:rsidTr="004F1919">
        <w:trPr>
          <w:del w:id="14" w:author="Edyta Kubiś" w:date="2025-11-23T14:13:00Z"/>
        </w:trPr>
        <w:tc>
          <w:tcPr>
            <w:tcW w:w="7650" w:type="dxa"/>
          </w:tcPr>
          <w:p w14:paraId="37A89AA4" w14:textId="2FEA945E" w:rsidR="004F1919" w:rsidDel="00E4569A" w:rsidRDefault="004F1919" w:rsidP="00004440">
            <w:pPr>
              <w:rPr>
                <w:del w:id="15" w:author="Edyta Kubiś" w:date="2025-11-23T14:13:00Z"/>
              </w:rPr>
            </w:pPr>
          </w:p>
        </w:tc>
        <w:tc>
          <w:tcPr>
            <w:tcW w:w="1978" w:type="dxa"/>
          </w:tcPr>
          <w:p w14:paraId="531D4A37" w14:textId="554AB0C4" w:rsidR="004F1919" w:rsidDel="00E4569A" w:rsidRDefault="004F1919" w:rsidP="00004440">
            <w:pPr>
              <w:rPr>
                <w:del w:id="16" w:author="Edyta Kubiś" w:date="2025-11-23T14:13:00Z"/>
              </w:rPr>
            </w:pPr>
          </w:p>
        </w:tc>
      </w:tr>
      <w:tr w:rsidR="004F1919" w14:paraId="580801A6" w14:textId="25B507C2" w:rsidTr="004F1919">
        <w:tc>
          <w:tcPr>
            <w:tcW w:w="7650" w:type="dxa"/>
          </w:tcPr>
          <w:p w14:paraId="4E9F8040" w14:textId="77777777" w:rsidR="004F1919" w:rsidRDefault="004F1919" w:rsidP="00004440"/>
        </w:tc>
        <w:tc>
          <w:tcPr>
            <w:tcW w:w="1978" w:type="dxa"/>
          </w:tcPr>
          <w:p w14:paraId="2CF766E8" w14:textId="77777777" w:rsidR="004F1919" w:rsidRDefault="004F1919" w:rsidP="00004440"/>
        </w:tc>
      </w:tr>
      <w:tr w:rsidR="004F1919" w14:paraId="658525DC" w14:textId="2A33AC6C" w:rsidTr="004F1919">
        <w:tc>
          <w:tcPr>
            <w:tcW w:w="7650" w:type="dxa"/>
          </w:tcPr>
          <w:p w14:paraId="57013CC5" w14:textId="77777777" w:rsidR="004F1919" w:rsidRDefault="004F1919" w:rsidP="00004440"/>
        </w:tc>
        <w:tc>
          <w:tcPr>
            <w:tcW w:w="1978" w:type="dxa"/>
          </w:tcPr>
          <w:p w14:paraId="1B6A726B" w14:textId="77777777" w:rsidR="004F1919" w:rsidRDefault="004F1919" w:rsidP="00004440"/>
        </w:tc>
      </w:tr>
      <w:tr w:rsidR="004F1919" w14:paraId="0E5925A1" w14:textId="5DB43BC6" w:rsidTr="004F1919">
        <w:tc>
          <w:tcPr>
            <w:tcW w:w="7650" w:type="dxa"/>
          </w:tcPr>
          <w:p w14:paraId="66ACCD9E" w14:textId="77777777" w:rsidR="004F1919" w:rsidRDefault="004F1919" w:rsidP="00004440"/>
        </w:tc>
        <w:tc>
          <w:tcPr>
            <w:tcW w:w="1978" w:type="dxa"/>
          </w:tcPr>
          <w:p w14:paraId="66661104" w14:textId="77777777" w:rsidR="004F1919" w:rsidRDefault="004F1919" w:rsidP="00004440"/>
        </w:tc>
      </w:tr>
      <w:tr w:rsidR="00004440" w14:paraId="5BBE84E2" w14:textId="77777777" w:rsidTr="004F1919">
        <w:tc>
          <w:tcPr>
            <w:tcW w:w="7650" w:type="dxa"/>
            <w:shd w:val="clear" w:color="auto" w:fill="DEEAF6" w:themeFill="accent1" w:themeFillTint="33"/>
            <w:vAlign w:val="center"/>
          </w:tcPr>
          <w:p w14:paraId="4F407233" w14:textId="1B67A6AE" w:rsidR="00004440" w:rsidRPr="00004440" w:rsidRDefault="00004440" w:rsidP="00004440">
            <w:pPr>
              <w:jc w:val="right"/>
              <w:rPr>
                <w:b/>
                <w:bCs/>
              </w:rPr>
            </w:pPr>
            <w:r w:rsidRPr="00004440">
              <w:rPr>
                <w:b/>
                <w:bCs/>
              </w:rPr>
              <w:t>RAZEM</w:t>
            </w:r>
            <w:r>
              <w:rPr>
                <w:b/>
                <w:bCs/>
              </w:rPr>
              <w:t>:</w:t>
            </w:r>
          </w:p>
        </w:tc>
        <w:tc>
          <w:tcPr>
            <w:tcW w:w="1978" w:type="dxa"/>
          </w:tcPr>
          <w:p w14:paraId="766A013D" w14:textId="77777777" w:rsidR="00004440" w:rsidRDefault="00004440" w:rsidP="00004440"/>
        </w:tc>
      </w:tr>
    </w:tbl>
    <w:p w14:paraId="42C717E9" w14:textId="77777777" w:rsidR="00004440" w:rsidRDefault="00004440" w:rsidP="00004440"/>
    <w:p w14:paraId="23A76333" w14:textId="5E42A0FE" w:rsidR="00004440" w:rsidRDefault="00004440" w:rsidP="00004440">
      <w:pPr>
        <w:pStyle w:val="Nagwek2"/>
        <w:numPr>
          <w:ilvl w:val="0"/>
          <w:numId w:val="6"/>
        </w:numPr>
        <w:rPr>
          <w:b/>
          <w:bCs/>
        </w:rPr>
      </w:pPr>
      <w:r w:rsidRPr="0093359E">
        <w:rPr>
          <w:b/>
          <w:bCs/>
        </w:rPr>
        <w:lastRenderedPageBreak/>
        <w:t>TREŚCI NAUCZANIA W ZAKRESIE POSZCZEGÓLNYCH ZAJĘĆ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07576" w14:paraId="04BA9945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34A04D19" w14:textId="696767CC" w:rsidR="00E07576" w:rsidRPr="00E07576" w:rsidRDefault="00E03450" w:rsidP="0093359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Nazwa </w:t>
            </w:r>
            <w:r w:rsidR="00D7389F">
              <w:rPr>
                <w:b/>
                <w:bCs/>
              </w:rPr>
              <w:t>zajęć</w:t>
            </w:r>
            <w:r w:rsidRPr="00E07576">
              <w:rPr>
                <w:highlight w:val="yellow"/>
              </w:rPr>
              <w:t>…………………………….</w:t>
            </w:r>
          </w:p>
        </w:tc>
      </w:tr>
      <w:tr w:rsidR="00E07576" w14:paraId="0536A3E4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070C7D7C" w14:textId="3F05F033" w:rsidR="00E07576" w:rsidRPr="00E07576" w:rsidRDefault="00E07576" w:rsidP="0093359E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 xml:space="preserve">Oczekiwane efekty </w:t>
            </w:r>
            <w:r w:rsidR="00D7389F">
              <w:rPr>
                <w:b/>
                <w:bCs/>
              </w:rPr>
              <w:t>kształcenia</w:t>
            </w:r>
            <w:r>
              <w:rPr>
                <w:b/>
                <w:bCs/>
              </w:rPr>
              <w:t>: wiedza lub umiejętności zawodowe w zakresie dziedziny zawodowej, przydatne do wykonywania zawodu:</w:t>
            </w:r>
          </w:p>
        </w:tc>
      </w:tr>
      <w:tr w:rsidR="00E07576" w14:paraId="79C094FB" w14:textId="77777777" w:rsidTr="00E07576">
        <w:tc>
          <w:tcPr>
            <w:tcW w:w="9628" w:type="dxa"/>
          </w:tcPr>
          <w:p w14:paraId="1C3A0AE4" w14:textId="2BC010A3" w:rsidR="00E07576" w:rsidRDefault="00E07576" w:rsidP="0093359E">
            <w:r w:rsidRPr="00E07576">
              <w:rPr>
                <w:highlight w:val="yellow"/>
              </w:rPr>
              <w:t>…………………………….</w:t>
            </w:r>
          </w:p>
        </w:tc>
      </w:tr>
      <w:tr w:rsidR="00E07576" w14:paraId="30CF0A17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6C205E50" w14:textId="4C1B3BFC" w:rsidR="00E07576" w:rsidRPr="00E07576" w:rsidRDefault="00E07576" w:rsidP="0093359E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cyfrowe</w:t>
            </w:r>
            <w:r>
              <w:rPr>
                <w:b/>
                <w:bCs/>
              </w:rPr>
              <w:t>:</w:t>
            </w:r>
          </w:p>
        </w:tc>
      </w:tr>
      <w:tr w:rsidR="00E07576" w14:paraId="7CD455DE" w14:textId="77777777" w:rsidTr="00E07576">
        <w:tc>
          <w:tcPr>
            <w:tcW w:w="9628" w:type="dxa"/>
          </w:tcPr>
          <w:p w14:paraId="11C2E4E8" w14:textId="56AC29E5" w:rsidR="00E07576" w:rsidRDefault="00E07576" w:rsidP="0093359E">
            <w:r w:rsidRPr="00E07576">
              <w:rPr>
                <w:highlight w:val="yellow"/>
              </w:rPr>
              <w:t>…………………………….</w:t>
            </w:r>
          </w:p>
        </w:tc>
      </w:tr>
      <w:tr w:rsidR="00E07576" w14:paraId="0B521983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78EF31B0" w14:textId="6F5DD5F7" w:rsidR="00E07576" w:rsidRPr="00E07576" w:rsidRDefault="00E07576" w:rsidP="0093359E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związane z transformacją </w:t>
            </w:r>
            <w:r w:rsidR="00E03450">
              <w:rPr>
                <w:b/>
                <w:bCs/>
              </w:rPr>
              <w:t>ekologiczną</w:t>
            </w:r>
            <w:r w:rsidRPr="00E07576">
              <w:rPr>
                <w:b/>
                <w:bCs/>
              </w:rPr>
              <w:t>:</w:t>
            </w:r>
          </w:p>
        </w:tc>
      </w:tr>
      <w:tr w:rsidR="00E07576" w14:paraId="6A7C12A7" w14:textId="77777777" w:rsidTr="00E07576">
        <w:tc>
          <w:tcPr>
            <w:tcW w:w="9628" w:type="dxa"/>
          </w:tcPr>
          <w:p w14:paraId="67A971B5" w14:textId="0DB207FA" w:rsidR="00E07576" w:rsidRPr="00E07576" w:rsidRDefault="00E07576" w:rsidP="0093359E">
            <w:pPr>
              <w:rPr>
                <w:b/>
                <w:bCs/>
              </w:rPr>
            </w:pPr>
            <w:r w:rsidRPr="00E07576">
              <w:rPr>
                <w:b/>
                <w:bCs/>
                <w:highlight w:val="yellow"/>
              </w:rPr>
              <w:t>……………………………</w:t>
            </w:r>
          </w:p>
        </w:tc>
      </w:tr>
      <w:tr w:rsidR="00E07576" w:rsidRPr="00E07576" w14:paraId="6CF32031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24B91F51" w14:textId="61DCAE5D" w:rsidR="00E07576" w:rsidRPr="00E07576" w:rsidRDefault="00E03450" w:rsidP="001507D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Nazwa </w:t>
            </w:r>
            <w:r w:rsidR="00D7389F">
              <w:rPr>
                <w:b/>
                <w:bCs/>
              </w:rPr>
              <w:t>zajęć</w:t>
            </w:r>
            <w:r w:rsidRPr="00E07576">
              <w:rPr>
                <w:highlight w:val="yellow"/>
              </w:rPr>
              <w:t>…………………………….</w:t>
            </w:r>
            <w:r w:rsidR="00E07576" w:rsidRPr="00E07576">
              <w:rPr>
                <w:b/>
                <w:bCs/>
                <w:highlight w:val="yellow"/>
              </w:rPr>
              <w:t>…………………………..</w:t>
            </w:r>
          </w:p>
        </w:tc>
      </w:tr>
      <w:tr w:rsidR="00E07576" w:rsidRPr="00E07576" w14:paraId="60472D35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4626F9BA" w14:textId="6A1A1DD1" w:rsidR="00E07576" w:rsidRPr="00E07576" w:rsidRDefault="00E07576" w:rsidP="001507D2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 xml:space="preserve">Oczekiwane efekty </w:t>
            </w:r>
            <w:r w:rsidR="00D7389F">
              <w:rPr>
                <w:b/>
                <w:bCs/>
              </w:rPr>
              <w:t>kształcenia</w:t>
            </w:r>
            <w:r>
              <w:rPr>
                <w:b/>
                <w:bCs/>
              </w:rPr>
              <w:t>: wiedza lub umiejętności zawodowe w zakresie dziedziny zawodowej, przydatne do wykonywania zawodu:</w:t>
            </w:r>
          </w:p>
        </w:tc>
      </w:tr>
      <w:tr w:rsidR="00E07576" w14:paraId="43EBE411" w14:textId="77777777" w:rsidTr="00E07576">
        <w:tc>
          <w:tcPr>
            <w:tcW w:w="9628" w:type="dxa"/>
          </w:tcPr>
          <w:p w14:paraId="259E45E3" w14:textId="77777777" w:rsidR="00E07576" w:rsidRDefault="00E07576" w:rsidP="001507D2">
            <w:r w:rsidRPr="00E07576">
              <w:rPr>
                <w:highlight w:val="yellow"/>
              </w:rPr>
              <w:t>…………………………….</w:t>
            </w:r>
          </w:p>
        </w:tc>
      </w:tr>
      <w:tr w:rsidR="00E07576" w:rsidRPr="00E07576" w14:paraId="4DAFFB84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4B992868" w14:textId="53244E48" w:rsidR="00E07576" w:rsidRPr="00E07576" w:rsidRDefault="00E07576" w:rsidP="001507D2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cyfrowe</w:t>
            </w:r>
            <w:r>
              <w:rPr>
                <w:b/>
                <w:bCs/>
              </w:rPr>
              <w:t>:</w:t>
            </w:r>
          </w:p>
        </w:tc>
      </w:tr>
      <w:tr w:rsidR="00E07576" w14:paraId="7FBCDE06" w14:textId="77777777" w:rsidTr="00E07576">
        <w:tc>
          <w:tcPr>
            <w:tcW w:w="9628" w:type="dxa"/>
          </w:tcPr>
          <w:p w14:paraId="7350D9B5" w14:textId="77777777" w:rsidR="00E07576" w:rsidRDefault="00E07576" w:rsidP="001507D2">
            <w:r w:rsidRPr="00E07576">
              <w:rPr>
                <w:highlight w:val="yellow"/>
              </w:rPr>
              <w:t>…………………………….</w:t>
            </w:r>
          </w:p>
        </w:tc>
      </w:tr>
      <w:tr w:rsidR="00E07576" w:rsidRPr="00E07576" w14:paraId="5DAD0FA3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0B9E9454" w14:textId="567D051D" w:rsidR="00E07576" w:rsidRPr="00E07576" w:rsidRDefault="00E07576" w:rsidP="001507D2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związane z transformacją </w:t>
            </w:r>
            <w:r w:rsidR="00443D08">
              <w:rPr>
                <w:b/>
                <w:bCs/>
              </w:rPr>
              <w:t>ekologiczną:</w:t>
            </w:r>
          </w:p>
        </w:tc>
      </w:tr>
      <w:tr w:rsidR="00E07576" w:rsidRPr="00E07576" w14:paraId="069828E7" w14:textId="77777777" w:rsidTr="00E07576">
        <w:tc>
          <w:tcPr>
            <w:tcW w:w="9628" w:type="dxa"/>
          </w:tcPr>
          <w:p w14:paraId="533DD819" w14:textId="77777777" w:rsidR="00E07576" w:rsidRPr="00E07576" w:rsidRDefault="00E07576" w:rsidP="001507D2">
            <w:pPr>
              <w:rPr>
                <w:b/>
                <w:bCs/>
              </w:rPr>
            </w:pPr>
            <w:r w:rsidRPr="00E07576">
              <w:rPr>
                <w:b/>
                <w:bCs/>
                <w:highlight w:val="yellow"/>
              </w:rPr>
              <w:t>……………………………</w:t>
            </w:r>
          </w:p>
        </w:tc>
      </w:tr>
    </w:tbl>
    <w:p w14:paraId="791C59DC" w14:textId="37864E81" w:rsidR="0093359E" w:rsidRDefault="00E07576" w:rsidP="0093359E">
      <w:r w:rsidRPr="00E07576">
        <w:rPr>
          <w:highlight w:val="yellow"/>
        </w:rPr>
        <w:t>……..</w:t>
      </w:r>
    </w:p>
    <w:p w14:paraId="72810C18" w14:textId="1958A4CD" w:rsidR="0093359E" w:rsidRDefault="0093359E" w:rsidP="0093359E">
      <w:pPr>
        <w:pStyle w:val="Nagwek2"/>
        <w:numPr>
          <w:ilvl w:val="0"/>
          <w:numId w:val="6"/>
        </w:numPr>
        <w:rPr>
          <w:b/>
          <w:bCs/>
        </w:rPr>
      </w:pPr>
      <w:r w:rsidRPr="0093359E">
        <w:rPr>
          <w:b/>
          <w:bCs/>
        </w:rPr>
        <w:t xml:space="preserve">WYKAZ LITERATURY ORAZ NIEZBĘDNYCH ŚRODKÓW I MATERIALÓW DYDAKTYCZNYCH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3359E" w14:paraId="1F30A98B" w14:textId="77777777" w:rsidTr="0093359E">
        <w:tc>
          <w:tcPr>
            <w:tcW w:w="9628" w:type="dxa"/>
            <w:shd w:val="clear" w:color="auto" w:fill="DEEAF6" w:themeFill="accent1" w:themeFillTint="33"/>
          </w:tcPr>
          <w:p w14:paraId="093DB40A" w14:textId="53925E20" w:rsidR="0093359E" w:rsidRDefault="0093359E" w:rsidP="0093359E">
            <w:r w:rsidRPr="0093359E">
              <w:rPr>
                <w:b/>
                <w:bCs/>
              </w:rPr>
              <w:t>Wykaz literatury</w:t>
            </w:r>
          </w:p>
        </w:tc>
      </w:tr>
      <w:tr w:rsidR="0093359E" w14:paraId="74189EF5" w14:textId="77777777" w:rsidTr="0093359E">
        <w:tc>
          <w:tcPr>
            <w:tcW w:w="9628" w:type="dxa"/>
          </w:tcPr>
          <w:p w14:paraId="28E4FF08" w14:textId="50DED50C" w:rsidR="0093359E" w:rsidRDefault="0093359E" w:rsidP="0093359E">
            <w:r w:rsidRPr="0093359E">
              <w:rPr>
                <w:highlight w:val="yellow"/>
              </w:rPr>
              <w:t>………………..</w:t>
            </w:r>
          </w:p>
        </w:tc>
      </w:tr>
      <w:tr w:rsidR="0093359E" w14:paraId="13DAE57C" w14:textId="77777777" w:rsidTr="0093359E">
        <w:tc>
          <w:tcPr>
            <w:tcW w:w="9628" w:type="dxa"/>
            <w:shd w:val="clear" w:color="auto" w:fill="DEEAF6" w:themeFill="accent1" w:themeFillTint="33"/>
          </w:tcPr>
          <w:p w14:paraId="6F972106" w14:textId="7296A66A" w:rsidR="0093359E" w:rsidRPr="0093359E" w:rsidRDefault="0093359E" w:rsidP="0093359E">
            <w:pPr>
              <w:rPr>
                <w:b/>
                <w:bCs/>
              </w:rPr>
            </w:pPr>
            <w:r w:rsidRPr="0093359E">
              <w:rPr>
                <w:b/>
                <w:bCs/>
              </w:rPr>
              <w:t>Wykaz niezbędnych środków i materiałów dydaktycznych</w:t>
            </w:r>
          </w:p>
        </w:tc>
      </w:tr>
      <w:tr w:rsidR="0093359E" w14:paraId="2664E3A1" w14:textId="77777777" w:rsidTr="0093359E">
        <w:tc>
          <w:tcPr>
            <w:tcW w:w="9628" w:type="dxa"/>
          </w:tcPr>
          <w:p w14:paraId="4FA274BA" w14:textId="29BFB310" w:rsidR="0093359E" w:rsidRDefault="0093359E" w:rsidP="0093359E">
            <w:r w:rsidRPr="0093359E">
              <w:rPr>
                <w:highlight w:val="yellow"/>
              </w:rPr>
              <w:t>…………………</w:t>
            </w:r>
          </w:p>
        </w:tc>
      </w:tr>
    </w:tbl>
    <w:p w14:paraId="0B72BA3C" w14:textId="10ACBD98" w:rsidR="0093359E" w:rsidRDefault="0093359E" w:rsidP="0093359E"/>
    <w:p w14:paraId="213C2DBE" w14:textId="7B25B445" w:rsidR="0093359E" w:rsidRDefault="0093359E" w:rsidP="0093359E">
      <w:pPr>
        <w:pStyle w:val="Nagwek2"/>
        <w:numPr>
          <w:ilvl w:val="0"/>
          <w:numId w:val="6"/>
        </w:numPr>
        <w:rPr>
          <w:b/>
          <w:bCs/>
        </w:rPr>
      </w:pPr>
      <w:r w:rsidRPr="0093359E">
        <w:rPr>
          <w:b/>
          <w:bCs/>
        </w:rPr>
        <w:lastRenderedPageBreak/>
        <w:t xml:space="preserve">SPOSÓB I FORMA PRZEPROWADZENIA EGZAMINU </w:t>
      </w:r>
    </w:p>
    <w:p w14:paraId="368AB5EB" w14:textId="3F672E40" w:rsidR="0093359E" w:rsidRDefault="0093359E" w:rsidP="0093359E">
      <w:r w:rsidRPr="0093359E">
        <w:rPr>
          <w:highlight w:val="yellow"/>
        </w:rPr>
        <w:t>……………….</w:t>
      </w:r>
    </w:p>
    <w:p w14:paraId="4C26A77C" w14:textId="77777777" w:rsidR="00B06C75" w:rsidRDefault="00B06C75" w:rsidP="0093359E"/>
    <w:p w14:paraId="0DE7FBC0" w14:textId="77777777" w:rsidR="00B06C75" w:rsidRDefault="00B06C75" w:rsidP="0093359E"/>
    <w:p w14:paraId="66762CA0" w14:textId="6BD8E6B4" w:rsidR="00B06C75" w:rsidRDefault="00B06C75" w:rsidP="00B06C75">
      <w:pPr>
        <w:rPr>
          <w:b/>
          <w:bCs/>
        </w:rPr>
      </w:pPr>
      <w:r w:rsidRPr="00B06C75">
        <w:rPr>
          <w:b/>
          <w:bCs/>
        </w:rPr>
        <w:t>Autor/rzy programu nauczania</w:t>
      </w:r>
      <w:r>
        <w:rPr>
          <w:b/>
          <w:bCs/>
        </w:rPr>
        <w:t xml:space="preserve"> (jeśli dotyczy)</w:t>
      </w:r>
      <w:r w:rsidRPr="00B06C75">
        <w:rPr>
          <w:b/>
          <w:bCs/>
        </w:rPr>
        <w:t>:</w:t>
      </w:r>
    </w:p>
    <w:p w14:paraId="136C2AC6" w14:textId="17D8A4D0" w:rsidR="00B06C75" w:rsidRPr="00B06C75" w:rsidRDefault="00B06C75" w:rsidP="00B06C75">
      <w:r w:rsidRPr="00B06C75">
        <w:rPr>
          <w:highlight w:val="yellow"/>
        </w:rPr>
        <w:t>Imię i nazwisko</w:t>
      </w:r>
      <w:r w:rsidRPr="00B06C75">
        <w:t xml:space="preserve"> </w:t>
      </w:r>
    </w:p>
    <w:p w14:paraId="02B476A0" w14:textId="3586C483" w:rsidR="00B06C75" w:rsidRDefault="00B06C75" w:rsidP="00B06C75">
      <w:pPr>
        <w:rPr>
          <w:b/>
          <w:bCs/>
        </w:rPr>
      </w:pPr>
      <w:r w:rsidRPr="00B06C75">
        <w:rPr>
          <w:b/>
          <w:bCs/>
        </w:rPr>
        <w:t>Nadzór merytoryczny i metod</w:t>
      </w:r>
      <w:r w:rsidR="00443D08">
        <w:rPr>
          <w:b/>
          <w:bCs/>
        </w:rPr>
        <w:t>yczn</w:t>
      </w:r>
      <w:r w:rsidRPr="00B06C75">
        <w:rPr>
          <w:b/>
          <w:bCs/>
        </w:rPr>
        <w:t>y</w:t>
      </w:r>
      <w:r>
        <w:rPr>
          <w:b/>
          <w:bCs/>
        </w:rPr>
        <w:t xml:space="preserve"> (jeśli dotyczy)</w:t>
      </w:r>
      <w:r w:rsidRPr="00B06C75">
        <w:rPr>
          <w:b/>
          <w:bCs/>
        </w:rPr>
        <w:t>:</w:t>
      </w:r>
    </w:p>
    <w:p w14:paraId="6B9E656E" w14:textId="77777777" w:rsidR="00B06C75" w:rsidRPr="00B06C75" w:rsidRDefault="00B06C75" w:rsidP="00B06C75">
      <w:r w:rsidRPr="00B06C75">
        <w:rPr>
          <w:highlight w:val="yellow"/>
        </w:rPr>
        <w:t>Imię i nazwisko</w:t>
      </w:r>
      <w:r w:rsidRPr="00B06C75">
        <w:t xml:space="preserve"> </w:t>
      </w:r>
    </w:p>
    <w:p w14:paraId="4D582B9A" w14:textId="42D922D8" w:rsidR="00B06C75" w:rsidRPr="00B06C75" w:rsidRDefault="00B06C75" w:rsidP="00B06C75">
      <w:pPr>
        <w:rPr>
          <w:b/>
          <w:bCs/>
        </w:rPr>
      </w:pPr>
      <w:r w:rsidRPr="00B06C75">
        <w:rPr>
          <w:b/>
          <w:bCs/>
        </w:rPr>
        <w:t>Opracowanie redakcyjne</w:t>
      </w:r>
      <w:r>
        <w:rPr>
          <w:b/>
          <w:bCs/>
        </w:rPr>
        <w:t xml:space="preserve"> (jeśli dotyczy)</w:t>
      </w:r>
      <w:r w:rsidRPr="00B06C75">
        <w:rPr>
          <w:b/>
          <w:bCs/>
        </w:rPr>
        <w:t>:</w:t>
      </w:r>
    </w:p>
    <w:p w14:paraId="100BFF02" w14:textId="37429DE2" w:rsidR="00B06C75" w:rsidRPr="0093359E" w:rsidRDefault="00B06C75" w:rsidP="00B06C75">
      <w:r w:rsidRPr="00B06C75">
        <w:rPr>
          <w:highlight w:val="yellow"/>
        </w:rPr>
        <w:t>Imię i nazwisko</w:t>
      </w:r>
      <w:r w:rsidRPr="00B06C75">
        <w:t xml:space="preserve"> </w:t>
      </w:r>
    </w:p>
    <w:sectPr w:rsidR="00B06C75" w:rsidRPr="0093359E" w:rsidSect="009962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134" w:bottom="1985" w:left="1134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F3812" w14:textId="77777777" w:rsidR="006C454F" w:rsidRDefault="006C454F" w:rsidP="002F7548">
      <w:pPr>
        <w:spacing w:after="0" w:line="240" w:lineRule="auto"/>
      </w:pPr>
      <w:r>
        <w:separator/>
      </w:r>
    </w:p>
  </w:endnote>
  <w:endnote w:type="continuationSeparator" w:id="0">
    <w:p w14:paraId="3A210EBA" w14:textId="77777777" w:rsidR="006C454F" w:rsidRDefault="006C454F" w:rsidP="002F7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D5331" w14:textId="77777777" w:rsidR="00147C9D" w:rsidRDefault="00147C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9223293"/>
      <w:docPartObj>
        <w:docPartGallery w:val="Page Numbers (Bottom of Page)"/>
        <w:docPartUnique/>
      </w:docPartObj>
    </w:sdtPr>
    <w:sdtEndPr/>
    <w:sdtContent>
      <w:p w14:paraId="7C0A0BC0" w14:textId="4AC9E658" w:rsidR="00545BBE" w:rsidRDefault="00545BBE">
        <w:pPr>
          <w:pStyle w:val="Stopka"/>
          <w:jc w:val="right"/>
        </w:pPr>
        <w:r>
          <w:t xml:space="preserve">Str.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411C7">
          <w:rPr>
            <w:noProof/>
          </w:rPr>
          <w:t>1</w:t>
        </w:r>
        <w:r>
          <w:fldChar w:fldCharType="end"/>
        </w:r>
      </w:p>
    </w:sdtContent>
  </w:sdt>
  <w:p w14:paraId="31F6D1D2" w14:textId="77777777" w:rsidR="00545BBE" w:rsidRDefault="00545B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8B18E" w14:textId="77777777" w:rsidR="00147C9D" w:rsidRDefault="00147C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ABD503" w14:textId="77777777" w:rsidR="006C454F" w:rsidRDefault="006C454F" w:rsidP="002F7548">
      <w:pPr>
        <w:spacing w:after="0" w:line="240" w:lineRule="auto"/>
      </w:pPr>
      <w:r>
        <w:separator/>
      </w:r>
    </w:p>
  </w:footnote>
  <w:footnote w:type="continuationSeparator" w:id="0">
    <w:p w14:paraId="424DB99A" w14:textId="77777777" w:rsidR="006C454F" w:rsidRDefault="006C454F" w:rsidP="002F7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5585A" w14:textId="77777777" w:rsidR="00147C9D" w:rsidRDefault="00147C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CD196" w14:textId="77777777" w:rsidR="002F7548" w:rsidRDefault="00996240" w:rsidP="009B40C0">
    <w:pPr>
      <w:pStyle w:val="Nagwek"/>
      <w:tabs>
        <w:tab w:val="clear" w:pos="4536"/>
        <w:tab w:val="clear" w:pos="9072"/>
        <w:tab w:val="left" w:pos="965"/>
        <w:tab w:val="left" w:pos="3825"/>
        <w:tab w:val="center" w:pos="4819"/>
      </w:tabs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852FD98" wp14:editId="6791DBC8">
          <wp:simplePos x="0" y="0"/>
          <wp:positionH relativeFrom="column">
            <wp:posOffset>-720090</wp:posOffset>
          </wp:positionH>
          <wp:positionV relativeFrom="paragraph">
            <wp:posOffset>-269875</wp:posOffset>
          </wp:positionV>
          <wp:extent cx="7557236" cy="10687046"/>
          <wp:effectExtent l="0" t="0" r="0" b="0"/>
          <wp:wrapNone/>
          <wp:docPr id="562784835" name="Obraz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236" cy="1068704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565C7">
      <w:tab/>
    </w:r>
    <w:r>
      <w:tab/>
    </w:r>
    <w:r w:rsidR="009B40C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6B665" w14:textId="77777777" w:rsidR="00147C9D" w:rsidRDefault="00147C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26C4A"/>
    <w:multiLevelType w:val="hybridMultilevel"/>
    <w:tmpl w:val="687A9F30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35AA03B9"/>
    <w:multiLevelType w:val="hybridMultilevel"/>
    <w:tmpl w:val="763EC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CC2A39"/>
    <w:multiLevelType w:val="hybridMultilevel"/>
    <w:tmpl w:val="BAF6E5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77C3C"/>
    <w:multiLevelType w:val="hybridMultilevel"/>
    <w:tmpl w:val="DAFEC492"/>
    <w:lvl w:ilvl="0" w:tplc="17209F9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006E69"/>
    <w:multiLevelType w:val="hybridMultilevel"/>
    <w:tmpl w:val="57EE9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FD59F4"/>
    <w:multiLevelType w:val="hybridMultilevel"/>
    <w:tmpl w:val="361AE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dyta Kubiś">
    <w15:presenceInfo w15:providerId="AD" w15:userId="S-1-5-21-2139281857-623745084-2058188724-10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548"/>
    <w:rsid w:val="00004440"/>
    <w:rsid w:val="00076068"/>
    <w:rsid w:val="00096ACE"/>
    <w:rsid w:val="000A4D2F"/>
    <w:rsid w:val="000B0F0F"/>
    <w:rsid w:val="000E776C"/>
    <w:rsid w:val="000F53D0"/>
    <w:rsid w:val="00107C1A"/>
    <w:rsid w:val="00135296"/>
    <w:rsid w:val="00147C9D"/>
    <w:rsid w:val="00190C60"/>
    <w:rsid w:val="00194781"/>
    <w:rsid w:val="001B4873"/>
    <w:rsid w:val="001D4740"/>
    <w:rsid w:val="001D6A0E"/>
    <w:rsid w:val="00264B8B"/>
    <w:rsid w:val="00286B35"/>
    <w:rsid w:val="002C499C"/>
    <w:rsid w:val="002E226F"/>
    <w:rsid w:val="002E53F3"/>
    <w:rsid w:val="002F7548"/>
    <w:rsid w:val="00314877"/>
    <w:rsid w:val="003157F7"/>
    <w:rsid w:val="0035533A"/>
    <w:rsid w:val="003A1A62"/>
    <w:rsid w:val="003B0397"/>
    <w:rsid w:val="0040400D"/>
    <w:rsid w:val="00416C82"/>
    <w:rsid w:val="00443D08"/>
    <w:rsid w:val="0045682F"/>
    <w:rsid w:val="004D1D42"/>
    <w:rsid w:val="004F1919"/>
    <w:rsid w:val="004F79BA"/>
    <w:rsid w:val="00536423"/>
    <w:rsid w:val="00545BBE"/>
    <w:rsid w:val="0059125E"/>
    <w:rsid w:val="005972F9"/>
    <w:rsid w:val="005A5F19"/>
    <w:rsid w:val="005A6206"/>
    <w:rsid w:val="005B266B"/>
    <w:rsid w:val="005F1A51"/>
    <w:rsid w:val="006565C7"/>
    <w:rsid w:val="00680421"/>
    <w:rsid w:val="006C454F"/>
    <w:rsid w:val="006C5E5A"/>
    <w:rsid w:val="006F73C5"/>
    <w:rsid w:val="00722F22"/>
    <w:rsid w:val="007411C7"/>
    <w:rsid w:val="00746FEF"/>
    <w:rsid w:val="00753162"/>
    <w:rsid w:val="0077583E"/>
    <w:rsid w:val="00777F82"/>
    <w:rsid w:val="007B19D6"/>
    <w:rsid w:val="007E27F3"/>
    <w:rsid w:val="007E7A78"/>
    <w:rsid w:val="007E7AE3"/>
    <w:rsid w:val="007F480F"/>
    <w:rsid w:val="0081079A"/>
    <w:rsid w:val="0081648B"/>
    <w:rsid w:val="00831631"/>
    <w:rsid w:val="0083642B"/>
    <w:rsid w:val="008527C1"/>
    <w:rsid w:val="00895D57"/>
    <w:rsid w:val="008C7663"/>
    <w:rsid w:val="008E0AD8"/>
    <w:rsid w:val="008F512B"/>
    <w:rsid w:val="00923C93"/>
    <w:rsid w:val="0093359E"/>
    <w:rsid w:val="009525BE"/>
    <w:rsid w:val="00996240"/>
    <w:rsid w:val="009B40C0"/>
    <w:rsid w:val="009B5608"/>
    <w:rsid w:val="009E5F91"/>
    <w:rsid w:val="00A050BF"/>
    <w:rsid w:val="00A23824"/>
    <w:rsid w:val="00A57464"/>
    <w:rsid w:val="00AB22BD"/>
    <w:rsid w:val="00B06C75"/>
    <w:rsid w:val="00B16036"/>
    <w:rsid w:val="00B72E70"/>
    <w:rsid w:val="00B74E11"/>
    <w:rsid w:val="00BB0D93"/>
    <w:rsid w:val="00BB170B"/>
    <w:rsid w:val="00BD55B8"/>
    <w:rsid w:val="00C01C8C"/>
    <w:rsid w:val="00C0642A"/>
    <w:rsid w:val="00C332B1"/>
    <w:rsid w:val="00C36C60"/>
    <w:rsid w:val="00C646CA"/>
    <w:rsid w:val="00C76CC2"/>
    <w:rsid w:val="00CA1119"/>
    <w:rsid w:val="00CB4D1B"/>
    <w:rsid w:val="00D031CD"/>
    <w:rsid w:val="00D109E7"/>
    <w:rsid w:val="00D34847"/>
    <w:rsid w:val="00D55282"/>
    <w:rsid w:val="00D7389F"/>
    <w:rsid w:val="00D829C1"/>
    <w:rsid w:val="00DA1864"/>
    <w:rsid w:val="00DA2314"/>
    <w:rsid w:val="00DB707E"/>
    <w:rsid w:val="00DC5D84"/>
    <w:rsid w:val="00DD78AB"/>
    <w:rsid w:val="00E03450"/>
    <w:rsid w:val="00E07576"/>
    <w:rsid w:val="00E07FC7"/>
    <w:rsid w:val="00E4569A"/>
    <w:rsid w:val="00E458ED"/>
    <w:rsid w:val="00E45EFC"/>
    <w:rsid w:val="00E936B0"/>
    <w:rsid w:val="00EA139A"/>
    <w:rsid w:val="00EB7631"/>
    <w:rsid w:val="00F031CC"/>
    <w:rsid w:val="00F91B03"/>
    <w:rsid w:val="00FB286F"/>
    <w:rsid w:val="00FC6E39"/>
    <w:rsid w:val="00FD170F"/>
    <w:rsid w:val="00FD7031"/>
    <w:rsid w:val="00FF5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698474"/>
  <w15:docId w15:val="{6710D2AA-4DF2-442A-AFFD-3175A786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512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7A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E7A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754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F754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240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07606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table" w:styleId="Tabela-Siatka">
    <w:name w:val="Table Grid"/>
    <w:basedOn w:val="Standardowy"/>
    <w:uiPriority w:val="59"/>
    <w:rsid w:val="00BB0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7389F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38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38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389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38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389F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6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E69D9-CEAD-485E-8136-803A6A4D6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FRSE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pkonopka</dc:creator>
  <cp:keywords/>
  <cp:lastModifiedBy>HP</cp:lastModifiedBy>
  <cp:revision>2</cp:revision>
  <dcterms:created xsi:type="dcterms:W3CDTF">2026-01-17T20:25:00Z</dcterms:created>
  <dcterms:modified xsi:type="dcterms:W3CDTF">2026-01-17T20:25:00Z</dcterms:modified>
</cp:coreProperties>
</file>